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5FE499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p w14:paraId="005FE49A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005FE49D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FE49B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FE49C" w14:textId="77777777" w:rsidR="0055375D" w:rsidRPr="0011603A" w:rsidRDefault="00CE60C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E60CD">
              <w:rPr>
                <w:b/>
                <w:sz w:val="26"/>
                <w:szCs w:val="26"/>
                <w:lang w:val="en-US"/>
              </w:rPr>
              <w:t>203B_206</w:t>
            </w:r>
          </w:p>
        </w:tc>
      </w:tr>
      <w:tr w:rsidR="0055375D" w:rsidRPr="00C44B8B" w14:paraId="005FE4A0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FE49E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FE49F" w14:textId="77777777" w:rsidR="0055375D" w:rsidRPr="00CE60CD" w:rsidRDefault="00CE60CD" w:rsidP="00CE60C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CE60CD">
              <w:t xml:space="preserve"> </w:t>
            </w:r>
            <w:r w:rsidRPr="00CE60CD">
              <w:rPr>
                <w:b/>
                <w:sz w:val="26"/>
                <w:szCs w:val="26"/>
                <w:lang w:val="en-US"/>
              </w:rPr>
              <w:t>2319990</w:t>
            </w:r>
            <w:r w:rsidR="0055375D" w:rsidRPr="00CE60CD">
              <w:rPr>
                <w:b/>
                <w:sz w:val="26"/>
                <w:szCs w:val="26"/>
                <w:lang w:val="en-US"/>
              </w:rPr>
              <w:t xml:space="preserve">        </w:t>
            </w:r>
            <w:bookmarkEnd w:id="1"/>
          </w:p>
        </w:tc>
      </w:tr>
    </w:tbl>
    <w:p w14:paraId="005FE4A1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14:paraId="005FE4A2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14:paraId="005FE4A3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14:paraId="005FE4A4" w14:textId="77777777"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14:paraId="005FE4A5" w14:textId="77777777" w:rsidR="0026453A" w:rsidRPr="00697DC5" w:rsidRDefault="0026453A" w:rsidP="0026453A"/>
    <w:p w14:paraId="005FE4A6" w14:textId="77777777" w:rsidR="0026453A" w:rsidRPr="00697DC5" w:rsidRDefault="0026453A" w:rsidP="0026453A"/>
    <w:p w14:paraId="005FE4A7" w14:textId="77777777"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14:paraId="005FE4A8" w14:textId="77777777" w:rsidR="004F6968" w:rsidRPr="0033385C" w:rsidRDefault="004F6968" w:rsidP="00773399">
      <w:pPr>
        <w:ind w:firstLine="0"/>
        <w:jc w:val="center"/>
        <w:rPr>
          <w:b/>
          <w:sz w:val="26"/>
          <w:szCs w:val="26"/>
        </w:rPr>
      </w:pPr>
      <w:r w:rsidRPr="0033385C">
        <w:rPr>
          <w:b/>
          <w:sz w:val="26"/>
          <w:szCs w:val="26"/>
        </w:rPr>
        <w:t xml:space="preserve">на </w:t>
      </w:r>
      <w:r w:rsidR="00612811" w:rsidRPr="0033385C">
        <w:rPr>
          <w:b/>
          <w:sz w:val="26"/>
          <w:szCs w:val="26"/>
        </w:rPr>
        <w:t xml:space="preserve">поставку </w:t>
      </w:r>
      <w:r w:rsidR="007F4188" w:rsidRPr="0033385C">
        <w:rPr>
          <w:b/>
          <w:sz w:val="26"/>
          <w:szCs w:val="26"/>
        </w:rPr>
        <w:t>метизов</w:t>
      </w:r>
      <w:r w:rsidR="0033385C">
        <w:rPr>
          <w:b/>
          <w:sz w:val="26"/>
          <w:szCs w:val="26"/>
        </w:rPr>
        <w:t xml:space="preserve"> (</w:t>
      </w:r>
      <w:r w:rsidR="004328AF">
        <w:rPr>
          <w:b/>
          <w:sz w:val="26"/>
          <w:szCs w:val="26"/>
        </w:rPr>
        <w:t>Болт анкерный 12х</w:t>
      </w:r>
      <w:r w:rsidR="001E0B3B" w:rsidRPr="0033385C">
        <w:rPr>
          <w:b/>
          <w:sz w:val="26"/>
          <w:szCs w:val="26"/>
        </w:rPr>
        <w:t>100</w:t>
      </w:r>
      <w:r w:rsidR="0033385C">
        <w:rPr>
          <w:b/>
          <w:sz w:val="26"/>
          <w:szCs w:val="26"/>
        </w:rPr>
        <w:t>)</w:t>
      </w:r>
      <w:r w:rsidR="009C0389" w:rsidRPr="0033385C">
        <w:rPr>
          <w:b/>
          <w:sz w:val="26"/>
          <w:szCs w:val="26"/>
        </w:rPr>
        <w:t xml:space="preserve"> Лот № </w:t>
      </w:r>
      <w:r w:rsidR="00BD2843" w:rsidRPr="0033385C">
        <w:rPr>
          <w:b/>
          <w:sz w:val="26"/>
          <w:szCs w:val="26"/>
        </w:rPr>
        <w:t>203</w:t>
      </w:r>
      <w:r w:rsidR="00BD2843" w:rsidRPr="0033385C">
        <w:rPr>
          <w:b/>
          <w:sz w:val="26"/>
          <w:szCs w:val="26"/>
          <w:lang w:val="en-US"/>
        </w:rPr>
        <w:t>B</w:t>
      </w:r>
    </w:p>
    <w:p w14:paraId="005FE4A9" w14:textId="77777777" w:rsidR="00612811" w:rsidRPr="0033385C" w:rsidRDefault="00612811" w:rsidP="00773399">
      <w:pPr>
        <w:ind w:firstLine="0"/>
        <w:jc w:val="center"/>
        <w:rPr>
          <w:sz w:val="24"/>
          <w:szCs w:val="24"/>
        </w:rPr>
      </w:pPr>
    </w:p>
    <w:p w14:paraId="005FE4AA" w14:textId="77777777" w:rsidR="004328AF" w:rsidRDefault="004328AF" w:rsidP="004328A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005FE4AB" w14:textId="77777777" w:rsidR="004328AF" w:rsidRDefault="004328AF" w:rsidP="004328AF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14:paraId="005FE4AC" w14:textId="77777777" w:rsidR="004328AF" w:rsidRDefault="004328AF" w:rsidP="004328AF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005FE4AD" w14:textId="77777777" w:rsidR="004328AF" w:rsidRDefault="004328AF" w:rsidP="004328A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005FE4AE" w14:textId="77777777" w:rsidR="004328AF" w:rsidRDefault="004328AF" w:rsidP="004328AF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005FE4AF" w14:textId="77777777" w:rsidR="004328AF" w:rsidRDefault="004328AF" w:rsidP="004328A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005FE4B0" w14:textId="77777777" w:rsidR="004328AF" w:rsidRDefault="004328AF" w:rsidP="004328A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005FE4B1" w14:textId="77777777" w:rsidR="004328AF" w:rsidRDefault="004328AF" w:rsidP="004328A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005FE4B2" w14:textId="77777777" w:rsidR="004328AF" w:rsidRDefault="004328AF" w:rsidP="004328A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005FE4B3" w14:textId="77777777" w:rsidR="004328AF" w:rsidRDefault="004328AF" w:rsidP="004328A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005FE4B4" w14:textId="77777777" w:rsidR="004328AF" w:rsidRDefault="004328AF" w:rsidP="004328A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005FE4B5" w14:textId="77777777" w:rsidR="004328AF" w:rsidRDefault="004328AF" w:rsidP="004328A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005FE4B6" w14:textId="77777777" w:rsidR="004328AF" w:rsidRDefault="004328AF" w:rsidP="004328A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005FE4B7" w14:textId="77777777" w:rsidR="004328AF" w:rsidRDefault="004328AF" w:rsidP="004328AF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14:paraId="005FE4B8" w14:textId="77777777" w:rsidR="004328AF" w:rsidRDefault="004328AF" w:rsidP="004328AF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005FE4B9" w14:textId="77777777" w:rsidR="004328AF" w:rsidRDefault="004328AF" w:rsidP="004328AF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005FE4BA" w14:textId="77777777" w:rsidR="004328AF" w:rsidRDefault="004328AF" w:rsidP="004328AF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005FE4BB" w14:textId="77777777" w:rsidR="004328AF" w:rsidRDefault="004328AF" w:rsidP="004328AF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005FE4BC" w14:textId="77777777" w:rsidR="004328AF" w:rsidRDefault="004328AF" w:rsidP="004328AF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005FE4BD" w14:textId="77777777" w:rsidR="004328AF" w:rsidRDefault="004328AF" w:rsidP="004328AF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005FE4BE" w14:textId="77777777" w:rsidR="004328AF" w:rsidRDefault="004328AF" w:rsidP="004328A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14:paraId="005FE4BF" w14:textId="77777777" w:rsidR="004328AF" w:rsidRDefault="004328AF" w:rsidP="004328A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005FE4C0" w14:textId="77777777" w:rsidR="004328AF" w:rsidRDefault="004328AF" w:rsidP="004328AF">
      <w:pPr>
        <w:spacing w:line="276" w:lineRule="auto"/>
        <w:rPr>
          <w:sz w:val="24"/>
          <w:szCs w:val="24"/>
        </w:rPr>
      </w:pPr>
    </w:p>
    <w:p w14:paraId="005FE4C1" w14:textId="77777777" w:rsidR="004328AF" w:rsidRDefault="004328AF" w:rsidP="004328A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005FE4C2" w14:textId="77777777" w:rsidR="004328AF" w:rsidRDefault="004328AF" w:rsidP="004328A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005FE4C3" w14:textId="77777777" w:rsidR="004328AF" w:rsidRDefault="004328AF" w:rsidP="004328A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05FE4C4" w14:textId="77777777" w:rsidR="004328AF" w:rsidRDefault="004328AF" w:rsidP="004328A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005FE4C5" w14:textId="77777777" w:rsidR="004328AF" w:rsidRDefault="004328AF" w:rsidP="004328A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005FE4C6" w14:textId="77777777" w:rsidR="004328AF" w:rsidRDefault="004328AF" w:rsidP="004328A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05FE4C7" w14:textId="77777777" w:rsidR="004328AF" w:rsidRDefault="004328AF" w:rsidP="004328A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005FE4C8" w14:textId="77777777" w:rsidR="004328AF" w:rsidRDefault="004328AF" w:rsidP="004328A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005FE4C9" w14:textId="77777777" w:rsidR="004328AF" w:rsidRDefault="004328AF" w:rsidP="004328A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005FE4CA" w14:textId="77777777" w:rsidR="004328AF" w:rsidRDefault="004328AF" w:rsidP="004328A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005FE4CB" w14:textId="77777777" w:rsidR="004328AF" w:rsidRDefault="004328AF" w:rsidP="004328A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005FE4CC" w14:textId="77777777" w:rsidR="004328AF" w:rsidRDefault="004328AF" w:rsidP="004328A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005FE4CD" w14:textId="77777777" w:rsidR="004328AF" w:rsidRDefault="004328AF" w:rsidP="004328AF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005FE4CE" w14:textId="77777777" w:rsidR="004328AF" w:rsidRDefault="004328AF" w:rsidP="004328AF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005FE4CF" w14:textId="77777777" w:rsidR="004328AF" w:rsidRDefault="004328AF" w:rsidP="004328A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14:paraId="005FE4D0" w14:textId="77777777" w:rsidR="004328AF" w:rsidRDefault="004328AF" w:rsidP="004328A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05FE4D1" w14:textId="77777777" w:rsidR="004328AF" w:rsidRDefault="004328AF" w:rsidP="004328AF">
      <w:pPr>
        <w:rPr>
          <w:sz w:val="26"/>
          <w:szCs w:val="26"/>
        </w:rPr>
      </w:pPr>
    </w:p>
    <w:p w14:paraId="005FE4D2" w14:textId="77777777" w:rsidR="004328AF" w:rsidRDefault="004328AF" w:rsidP="004328AF">
      <w:pPr>
        <w:rPr>
          <w:sz w:val="26"/>
          <w:szCs w:val="26"/>
        </w:rPr>
      </w:pPr>
    </w:p>
    <w:p w14:paraId="005FE4D3" w14:textId="77777777" w:rsidR="004328AF" w:rsidRDefault="004328AF" w:rsidP="004328AF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005FE4D4" w14:textId="77777777" w:rsidR="004328AF" w:rsidRDefault="004328AF" w:rsidP="004328AF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14:paraId="005FE4D5" w14:textId="77777777" w:rsidR="008F73A3" w:rsidRPr="00697DC5" w:rsidRDefault="008F73A3" w:rsidP="004328AF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5FE4D8" w14:textId="77777777" w:rsidR="00415063" w:rsidRDefault="00415063">
      <w:r>
        <w:separator/>
      </w:r>
    </w:p>
  </w:endnote>
  <w:endnote w:type="continuationSeparator" w:id="0">
    <w:p w14:paraId="005FE4D9" w14:textId="77777777" w:rsidR="00415063" w:rsidRDefault="00415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5FE4D6" w14:textId="77777777" w:rsidR="00415063" w:rsidRDefault="00415063">
      <w:r>
        <w:separator/>
      </w:r>
    </w:p>
  </w:footnote>
  <w:footnote w:type="continuationSeparator" w:id="0">
    <w:p w14:paraId="005FE4D7" w14:textId="77777777" w:rsidR="00415063" w:rsidRDefault="00415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5FE4DA" w14:textId="77777777"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005FE4DB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B3B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5857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0B3B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08E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385C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063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28AF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E9D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8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259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0CD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08D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5FE499"/>
  <w15:docId w15:val="{18797455-6953-4B82-AEF3-0D9D95D92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55E53-EA17-4438-8793-DD24EC09B8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078A98-3903-46BA-9EB4-E1603BA99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F2986D-ADE0-446C-8D26-3106A5372ECD}">
  <ds:schemaRefs>
    <ds:schemaRef ds:uri="http://schemas.microsoft.com/office/2006/metadata/properties"/>
    <ds:schemaRef ds:uri="http://purl.org/dc/dcmitype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aeb3e8e0-784a-4348-b8a9-74d788c4fa59"/>
    <ds:schemaRef ds:uri="http://purl.org/dc/elements/1.1/"/>
    <ds:schemaRef ds:uri="http://purl.org/dc/terms/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258A365-8BDB-40DD-AFB7-E5D0B4385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</TotalTime>
  <Pages>6</Pages>
  <Words>916</Words>
  <Characters>5227</Characters>
  <Application>Microsoft Office Word</Application>
  <DocSecurity>4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Данюков Алексей Александрович</dc:creator>
  <cp:keywords/>
  <cp:lastModifiedBy>Прач Владимир Викторович</cp:lastModifiedBy>
  <cp:revision>2</cp:revision>
  <cp:lastPrinted>2010-09-30T13:29:00Z</cp:lastPrinted>
  <dcterms:created xsi:type="dcterms:W3CDTF">2016-10-04T12:41:00Z</dcterms:created>
  <dcterms:modified xsi:type="dcterms:W3CDTF">2016-10-04T12:41:00Z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